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https://projektai.intranet.litgrid.eu/PWA/Pušaloto%20TP/_layouts/15/DocIdRedir.aspx?ID=PVIS-896619045-316</Url>
      <Description>PVIS-896619045-316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PVIS-896619045-316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549592-8D75-4AF6-B0B8-EF708A43891C}"/>
</file>

<file path=customXml/itemProps3.xml><?xml version="1.0" encoding="utf-8"?>
<ds:datastoreItem xmlns:ds="http://schemas.openxmlformats.org/officeDocument/2006/customXml" ds:itemID="{7AD822C2-68B6-4B6E-9466-C31AD93C4E4E}"/>
</file>

<file path=customXml/itemProps4.xml><?xml version="1.0" encoding="utf-8"?>
<ds:datastoreItem xmlns:ds="http://schemas.openxmlformats.org/officeDocument/2006/customXml" ds:itemID="{382B18A1-4AC7-4FCF-88C4-9B79C3BDA9EF}"/>
</file>

<file path=customXml/itemProps5.xml><?xml version="1.0" encoding="utf-8"?>
<ds:datastoreItem xmlns:ds="http://schemas.openxmlformats.org/officeDocument/2006/customXml" ds:itemID="{90C6E337-0C67-436B-B6EA-F0F9340927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0x01010066872F3CC8F7D84995438B893169A080020012B54CAB2C54F34EB50505BB8D4A944E</vt:lpwstr>
  </property>
  <property fmtid="{D5CDD505-2E9C-101B-9397-08002B2CF9AE}" pid="10" name="_dlc_DocIdItemGuid">
    <vt:lpwstr>b1dc5db3-55e6-4efb-ac3a-fc2cdc2778d9</vt:lpwstr>
  </property>
</Properties>
</file>